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66"/>
        <w:gridCol w:w="1046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  <w:tblGridChange w:id="0">
          <w:tblGrid>
            <w:gridCol w:w="588"/>
            <w:gridCol w:w="980"/>
            <w:gridCol w:w="66"/>
            <w:gridCol w:w="1046"/>
            <w:gridCol w:w="730"/>
            <w:gridCol w:w="1134"/>
            <w:gridCol w:w="284"/>
            <w:gridCol w:w="850"/>
            <w:gridCol w:w="851"/>
            <w:gridCol w:w="283"/>
            <w:gridCol w:w="284"/>
            <w:gridCol w:w="425"/>
            <w:gridCol w:w="142"/>
            <w:gridCol w:w="709"/>
            <w:gridCol w:w="708"/>
          </w:tblGrid>
        </w:tblGridChange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  <w:ins w:id="1" w:author="放的阿毛" w:date="2021-11-22T09:04:00Z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ins w:id="2" w:author="放的阿毛" w:date="2021-11-22T09:04:00Z"/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ins w:id="3" w:author="放的阿毛" w:date="2021-11-22T09:04:00Z">
              <w:r>
                <w:rPr>
                  <w:rFonts w:hint="eastAsia" w:ascii="华文中宋" w:hAnsi="华文中宋" w:eastAsia="华文中宋" w:cs="华文中宋"/>
                  <w:b/>
                  <w:bCs/>
                  <w:kern w:val="0"/>
                  <w:sz w:val="36"/>
                  <w:szCs w:val="36"/>
                </w:rPr>
                <w:t>项目支出绩效自评表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  <w:ins w:id="4" w:author="放的阿毛" w:date="2021-11-22T09:04:00Z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both"/>
              <w:rPr>
                <w:ins w:id="5" w:author="放的阿毛" w:date="2021-11-22T09:04:00Z"/>
                <w:rFonts w:ascii="宋体" w:hAnsi="宋体" w:eastAsia="宋体" w:cs="宋体"/>
                <w:kern w:val="0"/>
                <w:sz w:val="22"/>
                <w:szCs w:val="22"/>
              </w:rPr>
            </w:pPr>
            <w:ins w:id="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</w:rPr>
                <w:t>填列单位（公章）：</w:t>
              </w:r>
            </w:ins>
            <w:ins w:id="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  <w:lang w:val="en-US" w:eastAsia="zh-CN"/>
                </w:rPr>
                <w:t xml:space="preserve">大同市雕塑博物馆 </w:t>
              </w:r>
            </w:ins>
            <w:ins w:id="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</w:rPr>
                <w:t>（</w:t>
              </w:r>
            </w:ins>
            <w:ins w:id="9" w:author="john" w:date="2022-02-21T16:07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  <w:lang w:val="en-US" w:eastAsia="zh-CN"/>
                </w:rPr>
                <w:t>2021</w:t>
              </w:r>
            </w:ins>
            <w:ins w:id="1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22"/>
                  <w:szCs w:val="22"/>
                </w:rPr>
                <w:t>年度）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  <w:ins w:id="11" w:author="放的阿毛" w:date="2021-11-22T09:04:00Z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项目名称</w:t>
              </w:r>
            </w:ins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" w:author="放的阿毛" w:date="2021-11-22T09:04:00Z"/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ins w:id="15" w:author="john" w:date="2022-02-21T16:0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第四届中国青少年雕塑大展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  <w:ins w:id="16" w:author="放的阿毛" w:date="2021-11-22T09:04:00Z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主管部门</w:t>
              </w:r>
            </w:ins>
          </w:p>
        </w:tc>
        <w:tc>
          <w:tcPr>
            <w:tcW w:w="41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" w:author="放的阿毛" w:date="2021-11-22T09:04:00Z"/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2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大同市文物局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实施单位</w:t>
              </w:r>
            </w:ins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" w:author="放的阿毛" w:date="2021-11-22T09:04:00Z"/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2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大同市雕塑博物馆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25" w:author="放的阿毛" w:date="2021-11-22T09:04:00Z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项目资金</w:t>
              </w:r>
            </w:ins>
            <w:ins w:id="2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br w:type="textWrapping"/>
              </w:r>
            </w:ins>
            <w:ins w:id="2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（万元）</w:t>
              </w:r>
            </w:ins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年初预算数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全年预算数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全年执行数</w:t>
              </w:r>
            </w:ins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分值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4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执行率</w:t>
              </w:r>
            </w:ins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4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得分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43" w:author="放的阿毛" w:date="2021-11-22T09:04:00Z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ins w:id="4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4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年度资金总额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7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48" w:author="john" w:date="2022-02-21T16:0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330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9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50" w:author="john" w:date="2022-02-21T16:0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330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51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52" w:author="john" w:date="2022-02-21T16:0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330</w:t>
              </w:r>
            </w:ins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5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5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10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55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56" w:author="john" w:date="2022-02-21T16:0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100%</w:t>
              </w:r>
            </w:ins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57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58" w:author="john" w:date="2022-02-21T16:0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10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59" w:author="放的阿毛" w:date="2021-11-22T09:04:00Z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6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其中：当年财政拨款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3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64" w:author="john" w:date="2022-02-21T16:0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330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5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66" w:author="john" w:date="2022-02-21T16:0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330</w:t>
              </w:r>
            </w:ins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7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68" w:author="john" w:date="2022-02-21T16:07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330</w:t>
              </w:r>
            </w:ins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6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7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1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ins w:id="72" w:author="john" w:date="2022-02-21T16:0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100%</w:t>
              </w:r>
            </w:ins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7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75" w:author="放的阿毛" w:date="2021-11-22T09:04:00Z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7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 xml:space="preserve">      上年结转资金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7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8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8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87" w:author="放的阿毛" w:date="2021-11-22T09:04:00Z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8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9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 xml:space="preserve">  其他资金</w:t>
              </w:r>
            </w:ins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9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9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9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—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99" w:author="放的阿毛" w:date="2021-11-22T09:04:00Z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0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0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年度总体目标</w:t>
              </w:r>
            </w:ins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0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0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预期目标</w:t>
              </w:r>
            </w:ins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0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0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实际完成情况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  <w:ins w:id="106" w:author="放的阿毛" w:date="2021-11-22T09:04:00Z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0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0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09" w:author="john" w:date="2022-02-21T16:0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中央美术学院、中国美术家协会雕塑艺委会、大同市人民政府共同主办</w:t>
              </w:r>
            </w:ins>
            <w:ins w:id="110" w:author="john" w:date="2022-02-21T16:0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第</w:t>
              </w:r>
            </w:ins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四</w:t>
            </w:r>
            <w:ins w:id="111" w:author="john" w:date="2022-02-21T16:0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届中国青少年雕塑大展，旨在面向未来，促进青少年三维造型和审美意识的培养，点燃他们最美好的想象，激励他们最梦幻的创造。我馆负责展品包装运输、辅助布展、参展艺术家、评委专家的接待工作等。</w:t>
              </w:r>
            </w:ins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12" w:author="放的阿毛" w:date="2021-11-22T09:04:00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2021.7.17-2021.8.15</w:t>
            </w:r>
            <w:ins w:id="113" w:author="john" w:date="2022-02-21T16:0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圆满举办第四届中国青少年雕塑大展，</w:t>
              </w:r>
            </w:ins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参展雕塑作品数量480件，</w:t>
            </w:r>
            <w:ins w:id="114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全国3-18岁青年儿童雕塑作品合格率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100%</w:t>
            </w:r>
            <w:ins w:id="115" w:author="john" w:date="2022-02-21T16:08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。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  <w:ins w:id="116" w:author="放的阿毛" w:date="2021-11-22T09:04:00Z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1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1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绩</w:t>
              </w:r>
            </w:ins>
            <w:ins w:id="11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br w:type="textWrapping"/>
              </w:r>
            </w:ins>
            <w:ins w:id="12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效</w:t>
              </w:r>
            </w:ins>
            <w:ins w:id="121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br w:type="textWrapping"/>
              </w:r>
            </w:ins>
            <w:ins w:id="12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</w:t>
              </w:r>
            </w:ins>
            <w:ins w:id="12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br w:type="textWrapping"/>
              </w:r>
            </w:ins>
            <w:ins w:id="12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标</w:t>
              </w:r>
            </w:ins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2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2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一级指标</w:t>
              </w:r>
            </w:ins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2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2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二级指标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2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三级指标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3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年度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13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指标值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3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实际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13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3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完成值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3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4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分值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4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得分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4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偏差原因分析及改进措施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  <w:ins w:id="145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4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产出指标</w:t>
              </w:r>
            </w:ins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4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5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数量指标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15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52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153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雕塑作品数量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5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55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＞450件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56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157" w:author="john" w:date="2022-02-23T17:4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480件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58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159" w:author="john" w:date="2022-02-23T17:4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15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0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161" w:author="john" w:date="2022-02-23T17:4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15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  <w:ins w:id="163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16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68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6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  <w:ins w:id="174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7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17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质量指标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17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80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181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全国3-18岁青年儿童雕塑作品合格率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83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100%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85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100%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6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7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8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  <w:jc w:val="center"/>
          <w:ins w:id="189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19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194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19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  <w:ins w:id="200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0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时效指标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0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06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207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展览时间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0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09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&gt;30天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0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33天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1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2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214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1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1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19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  <w:ins w:id="225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2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2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成本指标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30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31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成本节约率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2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≥0%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3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4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35" w:author="john" w:date="2022-02-21T16:10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10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6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37" w:author="john" w:date="2022-02-21T16:10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10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3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239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4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44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4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  <w:ins w:id="250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53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效益指标</w:t>
              </w:r>
            </w:ins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5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55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经济效益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25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5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5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59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260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参观游客数量增加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6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62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增加</w:t>
              </w:r>
            </w:ins>
            <w:ins w:id="263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30</w:t>
              </w:r>
            </w:ins>
            <w:ins w:id="264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%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65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66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增加</w:t>
              </w:r>
            </w:ins>
            <w:ins w:id="267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75%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68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69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10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0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271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10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273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7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78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7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  <w:ins w:id="284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87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88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社会效益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28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290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29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92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293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保障场馆正常开放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9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95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照常开放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9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297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正常</w:t>
              </w:r>
            </w:ins>
            <w:ins w:id="298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开放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299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0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302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0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07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0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  <w:ins w:id="313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1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17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生态效益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31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1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2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21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322" w:author="john" w:date="2022-02-21T16:11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无废弃垃圾产生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≤3%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4%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26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5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7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28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3</w:t>
              </w:r>
            </w:ins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29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布展过程中产生合理物料损耗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330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3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35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3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4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342" w:author="放的阿毛" w:date="2021-11-25T16:29:0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490" w:hRule="exact"/>
          <w:jc w:val="center"/>
          <w:ins w:id="341" w:author="放的阿毛" w:date="2021-11-22T09:04:00Z"/>
          <w:trPrChange w:id="342" w:author="放的阿毛" w:date="2021-11-25T16:29:00Z">
            <w:trPr>
              <w:trHeight w:val="300" w:hRule="exact"/>
              <w:jc w:val="center"/>
            </w:trPr>
          </w:trPrChange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  <w:tcPrChange w:id="343" w:author="放的阿毛" w:date="2021-11-25T16:29:00Z">
              <w:tcPr>
                <w:tcW w:w="588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ins w:id="344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45" w:author="放的阿毛" w:date="2021-11-25T16:29:00Z">
              <w:tcPr>
                <w:tcW w:w="980" w:type="dxa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ins w:id="346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47" w:author="放的阿毛" w:date="2021-11-25T16:29:00Z">
              <w:tcPr>
                <w:tcW w:w="1112" w:type="dxa"/>
                <w:gridSpan w:val="2"/>
                <w:vMerge w:val="restart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ins w:id="348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49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可持续影响指标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50" w:author="放的阿毛" w:date="2021-11-25T16:29:00Z">
              <w:tcPr>
                <w:tcW w:w="2148" w:type="dxa"/>
                <w:gridSpan w:val="3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widowControl/>
              <w:spacing w:line="240" w:lineRule="exact"/>
              <w:jc w:val="left"/>
              <w:rPr>
                <w:ins w:id="35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52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353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促进</w:t>
              </w:r>
            </w:ins>
            <w:ins w:id="354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博物馆的</w:t>
              </w:r>
            </w:ins>
            <w:ins w:id="355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旅游资源的利用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56" w:author="放的阿毛" w:date="2021-11-25T16:29:00Z">
              <w:tcPr>
                <w:tcW w:w="850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ins w:id="357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58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影响长远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59" w:author="放的阿毛" w:date="2021-11-25T16:29:00Z">
              <w:tcPr>
                <w:tcW w:w="851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ins w:id="360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61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影响长远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62" w:author="放的阿毛" w:date="2021-11-25T16:29:00Z">
              <w:tcPr>
                <w:tcW w:w="5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ins w:id="363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64" w:author="放的阿毛" w:date="2021-11-25T16:29:00Z">
              <w:tcPr>
                <w:tcW w:w="567" w:type="dxa"/>
                <w:gridSpan w:val="2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ins w:id="365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66" w:author="放的阿毛" w:date="2021-11-25T16:29:00Z">
              <w:tcPr>
                <w:tcW w:w="1417" w:type="dxa"/>
                <w:gridSpan w:val="2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>
            <w:pPr>
              <w:widowControl/>
              <w:spacing w:line="240" w:lineRule="exact"/>
              <w:jc w:val="center"/>
              <w:rPr>
                <w:ins w:id="36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368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6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7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73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7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  <w:ins w:id="379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8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8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82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满意度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383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84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指标</w:t>
              </w:r>
            </w:ins>
          </w:p>
        </w:tc>
        <w:tc>
          <w:tcPr>
            <w:tcW w:w="111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85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386" w:author="放的阿毛" w:date="2021-11-22T09:04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服务对象满意度指标</w:t>
              </w:r>
            </w:ins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38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88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指标1：</w:t>
              </w:r>
            </w:ins>
            <w:ins w:id="389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参观游客满意度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391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&gt;80%</w:t>
              </w:r>
            </w:ins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95</w:t>
            </w:r>
            <w:ins w:id="393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%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4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ins w:id="395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10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6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7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398" w:author="放的阿毛" w:date="2021-11-22T09:04:00Z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399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0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1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ins w:id="40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03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指标2：</w:t>
              </w:r>
            </w:ins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0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  <w:ins w:id="409" w:author="放的阿毛" w:date="2021-11-22T09:04:00Z"/>
        </w:trPr>
        <w:tc>
          <w:tcPr>
            <w:tcW w:w="65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11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总分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13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100</w:t>
              </w:r>
            </w:ins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4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5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  <w:ins w:id="416" w:author="放的阿毛" w:date="2021-11-22T09:04:00Z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ins w:id="418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val="en-US" w:eastAsia="zh-CN"/>
                </w:rPr>
                <w:t>项目绩效分析</w:t>
              </w:r>
            </w:ins>
          </w:p>
        </w:tc>
        <w:tc>
          <w:tcPr>
            <w:tcW w:w="10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1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20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自评结果分析</w:t>
              </w:r>
            </w:ins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2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22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项目实施和预算执行情况及分析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2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由</w:t>
            </w:r>
            <w:ins w:id="424" w:author="john" w:date="2022-02-21T16:0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中央美术学院、中国美术家协会雕塑艺委会、大同市人民政府共同主办</w:t>
              </w:r>
            </w:ins>
            <w:ins w:id="425" w:author="john" w:date="2022-02-21T16:0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第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四</w:t>
            </w:r>
            <w:ins w:id="426" w:author="john" w:date="2022-02-21T16:0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届中国青少年雕塑大展，旨在面向未来，促进青少年三维造型和审美意识的培养，点燃他们最美好的想象，激励他们最梦幻的创造。我馆负责展品包装运输、辅助布展、参展艺术家、评委专家的接待工作等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2021.7.17</w:t>
            </w:r>
            <w:ins w:id="427" w:author="john" w:date="2022-02-21T16:08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圆满举办第四届中国青少年雕塑大展，受到广泛好评。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项目预算执行率100%。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  <w:ins w:id="428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2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1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32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产出情况及分析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3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数量上：展览受到</w:t>
            </w:r>
            <w:ins w:id="434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雕塑作品数量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为480件。质量上：</w:t>
            </w:r>
            <w:ins w:id="435" w:author="john" w:date="2022-02-21T16:09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全国3-18岁青年儿童雕塑作品合格率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100%。时效上：展览周期7.17-8.15。成本上：成本节约率0%。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  <w:ins w:id="436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3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40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效益情况及分析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41" w:author="放的阿毛" w:date="2021-11-22T09:04:00Z"/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经济效益上：参观游客数量增加75%。社会效益上：展览周期内场馆正常开放。生态效益上：在布展过程中产生4%的合理物料损耗。可持续影响上：该展览</w:t>
            </w:r>
            <w:ins w:id="442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促进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了雕塑</w:t>
            </w:r>
            <w:ins w:id="443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val="en-US" w:eastAsia="zh-CN"/>
                </w:rPr>
                <w:t>博物馆的</w:t>
              </w:r>
            </w:ins>
            <w:ins w:id="444" w:author="john" w:date="2022-02-21T16:12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旅游资源的利用</w:t>
              </w:r>
            </w:ins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  <w:ins w:id="445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4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4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4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49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满意度情况及分析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val="en-US" w:eastAsia="zh-CN"/>
              </w:rPr>
              <w:t>参观群众满意度为95%，</w:t>
            </w:r>
            <w:ins w:id="451" w:author="john" w:date="2022-02-21T16:1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群众满意度较高。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  <w:jc w:val="center"/>
          <w:ins w:id="452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3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55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主要经验做法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6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57" w:author="john" w:date="2022-02-21T16:1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1、面向全国召开新闻发布会，正式启动雕塑大展。2、面向全国适龄青少年征集雕塑作品，做好前期的登记、整理工作。3、组织雕塑专家进行初评工作，发布入围作品名单，并开始入围作品的接收及布展工作。4、举办开幕仪式及相关研讨会，保证展览正常开放。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exact"/>
          <w:jc w:val="center"/>
          <w:ins w:id="458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59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6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61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项目管理中存在的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462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63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主要问题及原因分析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64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u w:val="single" w:color="080000"/>
                <w:lang w:eastAsia="zh-CN"/>
              </w:rPr>
            </w:pPr>
            <w:ins w:id="465" w:author="john" w:date="2022-02-21T16:15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u w:val="single" w:color="080000"/>
                  <w:lang w:eastAsia="zh-CN"/>
                </w:rPr>
                <w:t>项目整体资金安排与使用仍存在不足，对项目支出运行实践经验仍有欠缺。</w:t>
              </w:r>
            </w:ins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exact"/>
          <w:jc w:val="center"/>
          <w:ins w:id="466" w:author="放的阿毛" w:date="2021-11-22T09:04:00Z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67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68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69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下一步改进措施及</w:t>
              </w:r>
            </w:ins>
          </w:p>
          <w:p>
            <w:pPr>
              <w:widowControl/>
              <w:spacing w:line="240" w:lineRule="exact"/>
              <w:jc w:val="center"/>
              <w:rPr>
                <w:ins w:id="470" w:author="放的阿毛" w:date="2021-11-22T09:04:00Z"/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ins w:id="471" w:author="放的阿毛" w:date="2021-11-22T09:04:00Z">
              <w:r>
                <w:rPr>
                  <w:rFonts w:hint="eastAsia" w:ascii="宋体" w:hAnsi="宋体" w:eastAsia="宋体" w:cs="宋体"/>
                  <w:color w:val="000000"/>
                  <w:kern w:val="0"/>
                  <w:sz w:val="18"/>
                  <w:szCs w:val="18"/>
                  <w:lang w:eastAsia="zh-CN"/>
                </w:rPr>
                <w:t>管理建议</w:t>
              </w:r>
            </w:ins>
          </w:p>
        </w:tc>
        <w:tc>
          <w:tcPr>
            <w:tcW w:w="64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ins w:id="472" w:author="放的阿毛" w:date="2021-11-22T09:04:00Z"/>
                <w:rFonts w:ascii="宋体" w:hAnsi="宋体" w:eastAsia="宋体" w:cs="宋体"/>
                <w:kern w:val="0"/>
                <w:sz w:val="18"/>
                <w:szCs w:val="18"/>
              </w:rPr>
            </w:pPr>
            <w:ins w:id="473" w:author="john" w:date="2022-02-21T16:15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更加</w:t>
              </w:r>
            </w:ins>
            <w:ins w:id="474" w:author="john" w:date="2022-02-21T16:15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科学合理</w:t>
              </w:r>
            </w:ins>
            <w:ins w:id="475" w:author="john" w:date="2022-02-21T16:15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val="en-US" w:eastAsia="zh-CN"/>
                </w:rPr>
                <w:t>地</w:t>
              </w:r>
            </w:ins>
            <w:ins w:id="476" w:author="john" w:date="2022-02-21T16:15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分配资金，保障各项工作有序开展</w:t>
              </w:r>
            </w:ins>
            <w:ins w:id="477" w:author="john" w:date="2022-02-21T16:15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eastAsia="zh-CN"/>
                </w:rPr>
                <w:t>，</w:t>
              </w:r>
            </w:ins>
            <w:ins w:id="478" w:author="john" w:date="2022-02-21T16:16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  <w:lang w:eastAsia="zh-CN"/>
                </w:rPr>
                <w:t>圆满完成项目</w:t>
              </w:r>
            </w:ins>
            <w:ins w:id="479" w:author="john" w:date="2022-02-21T16:15:00Z">
              <w:r>
                <w:rPr>
                  <w:rFonts w:hint="eastAsia" w:ascii="宋体" w:hAnsi="宋体" w:eastAsia="宋体" w:cs="宋体"/>
                  <w:kern w:val="0"/>
                  <w:sz w:val="18"/>
                  <w:szCs w:val="18"/>
                </w:rPr>
                <w:t>。</w:t>
              </w:r>
            </w:ins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放的阿毛">
    <w15:presenceInfo w15:providerId="WPS Office" w15:userId="3831465703"/>
  </w15:person>
  <w15:person w15:author="john">
    <w15:presenceInfo w15:providerId="None" w15:userId="joh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NWM3NzYyOGM1MjNhZjg0OGQyZDZlOGRkZGRlMWUifQ=="/>
  </w:docVars>
  <w:rsids>
    <w:rsidRoot w:val="21CD1321"/>
    <w:rsid w:val="21CD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2022-07-28T01:04:00Z</dcterms:created>
  <dc:creator>放的阿毛</dc:creator>
  <cp:lastModifiedBy>放的阿毛</cp:lastModifiedBy>
  <dcterms:modified xsi:type="dcterms:W3CDTF">2022-07-28T01:05:44Z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5B31CBE66EA64E15900257686B341BBB</vt:lpwstr>
  </property>
</Properties>
</file>